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2117D5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C1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ustawa o Krajowym Rejestrze Karnym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154760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A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7849E9B" w:rsidR="002F726A" w:rsidRPr="002F726A" w:rsidRDefault="00DB0A6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Krajowego Rejestru Karnego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61F3C2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A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22D9005" w:rsidR="002F726A" w:rsidRPr="002F726A" w:rsidRDefault="00DB0A6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Karny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6E9A1AB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C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E907F9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6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9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5697071F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D2BEF62" w14:textId="77777777" w:rsid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dane określone w art. 3 ust. 1 i ust. 5 ustawy o Krajowym Rejestrze Karnym, tj. </w:t>
            </w:r>
          </w:p>
          <w:p w14:paraId="2E374D92" w14:textId="106B7599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I. </w:t>
            </w:r>
            <w:r w:rsidRPr="009F265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osobach:</w:t>
            </w:r>
          </w:p>
          <w:p w14:paraId="1AA7B681" w14:textId="45FCA73E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prawomocnie skazanych za przestępstwa lub przestępstwa skarbowe;</w:t>
            </w:r>
          </w:p>
          <w:p w14:paraId="2F112BE3" w14:textId="4DCF03FA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przeciwko którym prawomocnie warunkowo umorzono postępowanie karne w sprawach o przestępstwa lub przestępstwa skarbowe;</w:t>
            </w:r>
          </w:p>
          <w:p w14:paraId="40CD5FB5" w14:textId="1D5B5816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przeciwko którym prawomocnie umorzono postępowanie karne w sprawach o przestępstwa lub przestępstwa skarbowe na podstawie amnestii;</w:t>
            </w:r>
          </w:p>
          <w:p w14:paraId="21DD7E18" w14:textId="7832DD54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4)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będących obywatelami polskimi prawomocnie skazanymi przez sądy państw obcych;</w:t>
            </w:r>
          </w:p>
          <w:p w14:paraId="493B224E" w14:textId="0BEDD457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5)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wobec których prawomocnie orzeczono środki zabezpieczające w sprawach o przestępstwa lub przestępstwa skarbowe;</w:t>
            </w:r>
          </w:p>
          <w:p w14:paraId="7C9FDE07" w14:textId="3DF7CE0B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6) nieletnich, wobec których prawomocnie orzeczono środki wychowawcze, środek leczniczy lub środek poprawczy na podstawie ustawy z dnia 9 czerwca 2022 r. o wspieraniu i resocjalizacji nieletnich (Dz. U. poz. …);</w:t>
            </w:r>
          </w:p>
          <w:p w14:paraId="1C15AEA0" w14:textId="64283672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7)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prawomocnie ukaranych za wykroczenia na karę aresztu;</w:t>
            </w:r>
          </w:p>
          <w:p w14:paraId="06D9022D" w14:textId="1790B7BB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8)</w:t>
            </w:r>
            <w:r w:rsidR="00950B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odbywających prawomocnie orzeczone kary: dożywotniego pozbawienia wolności, 25 lat pozbawienia wolności, pozbawienia wolności, aresztu wojskowego, aresztu oraz zastępczą karę pozbawienia wolności;</w:t>
            </w:r>
          </w:p>
          <w:p w14:paraId="4E3527DA" w14:textId="64CAD54E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9)</w:t>
            </w:r>
            <w:r w:rsidR="00950B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poszukiwanych listem gończym;</w:t>
            </w:r>
          </w:p>
          <w:p w14:paraId="6846B62D" w14:textId="6A17D42D" w:rsidR="009F2659" w:rsidRPr="009F2659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10)</w:t>
            </w:r>
            <w:r w:rsidR="00950B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tymczasowo aresztowanych;</w:t>
            </w:r>
          </w:p>
          <w:p w14:paraId="6022D8A4" w14:textId="77777777" w:rsidR="00950B5B" w:rsidRDefault="009F2659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11)</w:t>
            </w:r>
            <w:r w:rsidR="00950B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nieletnich umieszczonych w schroniskach dla nieletnich</w:t>
            </w:r>
          </w:p>
          <w:p w14:paraId="5AC59A2A" w14:textId="6BAE3741" w:rsidR="009F2659" w:rsidRPr="009F2659" w:rsidRDefault="00950B5B" w:rsidP="009F2659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II. </w:t>
            </w:r>
            <w:r w:rsidR="009F2659" w:rsidRPr="009F265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dane o podmiotach zbiorowych wobec których prawomocnie orzeczono karę pieniężną, przepadek, zakaz lub podanie wyroku do publicznej wiadomości, na podstawie ustawy z dnia 28 października 2002 r. o odpowiedzialności podmiotów zbiorowych za czyny zabronione pod groźbą kary (Dz. U. z 2020 r. poz. 358 oraz z 2021 r. poz. 1177).</w:t>
            </w:r>
          </w:p>
          <w:p w14:paraId="7AF90D3F" w14:textId="158AB273" w:rsidR="009F2659" w:rsidRDefault="009F2659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4ECA6BE" w14:textId="6BB67002" w:rsidR="00950B5B" w:rsidRDefault="00950B5B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Szczegółowy zakres danych i informacji dot. osób i podmiotów zbiorowych określają przepisy ustawy o K</w:t>
            </w:r>
            <w:r w:rsidR="0044668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rajowym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="0044668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ejestrze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44668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arnym</w:t>
            </w:r>
            <w:r w:rsidR="00D0486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akt wykonawczy do ustawy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  <w:p w14:paraId="65CDFE88" w14:textId="4F904476" w:rsidR="00950B5B" w:rsidRPr="00C804FF" w:rsidRDefault="00950B5B" w:rsidP="00C804FF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5125FF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45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9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EAD8DC" w:rsidR="002F726A" w:rsidRPr="002F726A" w:rsidRDefault="0077245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 w pkt. 5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082F0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082F07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7BE9BCE" w:rsidR="002F726A" w:rsidRPr="00082F07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A68" w:rsidRPr="00082F0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2F07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AF07831" w14:textId="09821F73" w:rsidR="002F726A" w:rsidRPr="00082F07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9F1EB2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E1AC6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9168922" w14:textId="11244647" w:rsidR="00A51E29" w:rsidRPr="00082F07" w:rsidRDefault="00DB0A68" w:rsidP="00A51E29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rejestr PESEL</w:t>
            </w:r>
            <w:r w:rsidR="0097416E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A51E29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PESEL, </w:t>
            </w:r>
            <w:r w:rsidR="0077245E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nazwisko i </w:t>
            </w:r>
            <w:r w:rsidR="00A51E29" w:rsidRPr="00082F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 (imiona), 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nazwisko rodowe, imię ojca, imię i nazwisko rodowe matki, dat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urodzenia, 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miejsce 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urodzenia, 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kraj urodzenia, płeć, obywatelstw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o 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albo status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be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zpaństwowca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dat</w:t>
            </w:r>
            <w:r w:rsidR="00527A1B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zgonu albo dat</w:t>
            </w:r>
            <w:r w:rsidR="0077245E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A51E29" w:rsidRP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znalezienia zwłok osoby</w:t>
            </w:r>
            <w:r w:rsidR="00082F0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14:paraId="365FFB86" w14:textId="37A8CCD6" w:rsidR="00C753A7" w:rsidRPr="00082F07" w:rsidRDefault="00C753A7" w:rsidP="00A51E29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shd w:val="clear" w:color="auto" w:fill="FFFFFF"/>
              </w:rPr>
            </w:pPr>
            <w:r w:rsidRPr="00082F07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shd w:val="clear" w:color="auto" w:fill="FFFFFF"/>
              </w:rPr>
              <w:t>- Krajowy Rejestr Urzędowy Podziału Terytorialnego Kraju (TERYT): informacje o punktach adresowych, dane słownikowe</w:t>
            </w:r>
            <w:r w:rsidR="00082F07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shd w:val="clear" w:color="auto" w:fill="FFFFFF"/>
              </w:rPr>
              <w:t>.</w:t>
            </w:r>
          </w:p>
          <w:p w14:paraId="7EB4B215" w14:textId="6097A701" w:rsidR="00DB0A68" w:rsidRPr="00082F07" w:rsidRDefault="00DB0A6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4998E5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F20F591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3707F6E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AE52CF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9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8082889" w14:textId="77777777" w:rsidR="002F726A" w:rsidRDefault="005039A4" w:rsidP="00EB3DAC">
            <w:pPr>
              <w:spacing w:before="60"/>
              <w:jc w:val="both"/>
              <w:rPr>
                <w:ins w:id="0" w:author="Waltoś Natasza  (B-KRK)" w:date="2022-07-14T06:26:00Z"/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235DCEB" w:rsidR="00A56B84" w:rsidRPr="002F726A" w:rsidRDefault="00153BC5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 względu na specyfikę danych gromadzonych w Krajowym Rejestrze Karnym</w:t>
            </w:r>
            <w:r w:rsidR="00745D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opisy struktur danych oraz protokoły usług sieciowych</w:t>
            </w:r>
            <w:r w:rsidR="00745D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wykorzystywanych w procesach realizowanych przez Biuro Informacyjne Krajowego Rejestru Karnego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dostępne będą </w:t>
            </w:r>
            <w:r w:rsidR="0021482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wyłącznie </w:t>
            </w:r>
            <w:r w:rsidR="00745D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dla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podmiot</w:t>
            </w:r>
            <w:r w:rsidR="00745D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ów</w:t>
            </w:r>
            <w:r w:rsidR="001854F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które</w:t>
            </w:r>
            <w:r w:rsidR="00745D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na podstawie przepisów ustawy o Krajowym Rejestrze Karnym oraz przepisów szczególnych zobowiązane są przekazywać do Krajowego Rejestru Karnego określone dokumenty i informacje oraz uprawnione są do uzyskiwania informacji o osobach i o podmiotach zbiorowych</w:t>
            </w:r>
            <w:r w:rsidR="006632A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 tego rejestru</w:t>
            </w:r>
            <w:r w:rsidR="00745DB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ins w:id="1" w:author="Waltoś Natasza  (B-KRK)" w:date="2022-07-14T06:27:00Z">
              <w:r w:rsidR="00A56B84"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t xml:space="preserve"> </w:t>
              </w:r>
            </w:ins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5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6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6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4A0EE1"/>
    <w:multiLevelType w:val="hybridMultilevel"/>
    <w:tmpl w:val="C56AE768"/>
    <w:lvl w:ilvl="0" w:tplc="3110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906531">
    <w:abstractNumId w:val="1"/>
  </w:num>
  <w:num w:numId="2" w16cid:durableId="252203972">
    <w:abstractNumId w:val="0"/>
  </w:num>
  <w:num w:numId="3" w16cid:durableId="57948224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altoś Natasza  (B-KRK)">
    <w15:presenceInfo w15:providerId="AD" w15:userId="S::Natasza.Waltos@ad.ms.gov.pl::cac748f6-e669-4a9f-b8ec-b2ad7d738d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36D96"/>
    <w:rsid w:val="000574B6"/>
    <w:rsid w:val="00062A7C"/>
    <w:rsid w:val="00082F07"/>
    <w:rsid w:val="00090F63"/>
    <w:rsid w:val="00091041"/>
    <w:rsid w:val="000A12EC"/>
    <w:rsid w:val="000D71D3"/>
    <w:rsid w:val="000E25A8"/>
    <w:rsid w:val="000F09A6"/>
    <w:rsid w:val="00123E94"/>
    <w:rsid w:val="00153BC5"/>
    <w:rsid w:val="001854F8"/>
    <w:rsid w:val="00197A84"/>
    <w:rsid w:val="001A0692"/>
    <w:rsid w:val="0021482F"/>
    <w:rsid w:val="002347F4"/>
    <w:rsid w:val="00243ECC"/>
    <w:rsid w:val="00247169"/>
    <w:rsid w:val="00270AC5"/>
    <w:rsid w:val="002715A6"/>
    <w:rsid w:val="002C0105"/>
    <w:rsid w:val="002F726A"/>
    <w:rsid w:val="00380C73"/>
    <w:rsid w:val="00386575"/>
    <w:rsid w:val="003B36B9"/>
    <w:rsid w:val="003C2692"/>
    <w:rsid w:val="003F5733"/>
    <w:rsid w:val="00404CD6"/>
    <w:rsid w:val="00410C09"/>
    <w:rsid w:val="00412928"/>
    <w:rsid w:val="00435E28"/>
    <w:rsid w:val="00446682"/>
    <w:rsid w:val="00447EF5"/>
    <w:rsid w:val="00462DCB"/>
    <w:rsid w:val="004A242A"/>
    <w:rsid w:val="005039A4"/>
    <w:rsid w:val="00527A1B"/>
    <w:rsid w:val="00577016"/>
    <w:rsid w:val="005C13B6"/>
    <w:rsid w:val="005D0149"/>
    <w:rsid w:val="006012F9"/>
    <w:rsid w:val="00655EB8"/>
    <w:rsid w:val="00661C06"/>
    <w:rsid w:val="006632A0"/>
    <w:rsid w:val="00664C0B"/>
    <w:rsid w:val="0066654E"/>
    <w:rsid w:val="00691231"/>
    <w:rsid w:val="006B180F"/>
    <w:rsid w:val="006E4945"/>
    <w:rsid w:val="00702266"/>
    <w:rsid w:val="00745DBB"/>
    <w:rsid w:val="0077245E"/>
    <w:rsid w:val="0077448A"/>
    <w:rsid w:val="00774AB6"/>
    <w:rsid w:val="007B439D"/>
    <w:rsid w:val="007C24F8"/>
    <w:rsid w:val="0087604E"/>
    <w:rsid w:val="009053EE"/>
    <w:rsid w:val="00924A8F"/>
    <w:rsid w:val="00950B5B"/>
    <w:rsid w:val="0097416E"/>
    <w:rsid w:val="009A6711"/>
    <w:rsid w:val="009C5D89"/>
    <w:rsid w:val="009E6E30"/>
    <w:rsid w:val="009F1EB2"/>
    <w:rsid w:val="009F2659"/>
    <w:rsid w:val="00A04F7A"/>
    <w:rsid w:val="00A0608B"/>
    <w:rsid w:val="00A51E29"/>
    <w:rsid w:val="00A53597"/>
    <w:rsid w:val="00A5635B"/>
    <w:rsid w:val="00A56B84"/>
    <w:rsid w:val="00A64284"/>
    <w:rsid w:val="00A82E56"/>
    <w:rsid w:val="00AC19A4"/>
    <w:rsid w:val="00AC7F88"/>
    <w:rsid w:val="00AE1E87"/>
    <w:rsid w:val="00B35D2B"/>
    <w:rsid w:val="00B80A99"/>
    <w:rsid w:val="00BA189B"/>
    <w:rsid w:val="00BC2069"/>
    <w:rsid w:val="00BD2217"/>
    <w:rsid w:val="00BE1AC6"/>
    <w:rsid w:val="00C06375"/>
    <w:rsid w:val="00C753A7"/>
    <w:rsid w:val="00C804FF"/>
    <w:rsid w:val="00CB4F6C"/>
    <w:rsid w:val="00CC4B02"/>
    <w:rsid w:val="00D04869"/>
    <w:rsid w:val="00D327B9"/>
    <w:rsid w:val="00D56C69"/>
    <w:rsid w:val="00D8794C"/>
    <w:rsid w:val="00DB0A68"/>
    <w:rsid w:val="00E34889"/>
    <w:rsid w:val="00EA274F"/>
    <w:rsid w:val="00EB3DAC"/>
    <w:rsid w:val="00EC071A"/>
    <w:rsid w:val="00F116F0"/>
    <w:rsid w:val="00F13791"/>
    <w:rsid w:val="00F170C3"/>
    <w:rsid w:val="00F2520F"/>
    <w:rsid w:val="00F311AF"/>
    <w:rsid w:val="00F41458"/>
    <w:rsid w:val="00F54C14"/>
    <w:rsid w:val="00F932C2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character" w:styleId="Hipercze">
    <w:name w:val="Hyperlink"/>
    <w:basedOn w:val="Domylnaczcionkaakapitu"/>
    <w:uiPriority w:val="99"/>
    <w:unhideWhenUsed/>
    <w:rsid w:val="003C26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69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70C3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35D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46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8334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652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168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0409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418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0679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42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7089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5126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4689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7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556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1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903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583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6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8354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1457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6167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Wąsik Ewa  (DPG)</cp:lastModifiedBy>
  <cp:revision>2</cp:revision>
  <dcterms:created xsi:type="dcterms:W3CDTF">2023-02-01T12:20:00Z</dcterms:created>
  <dcterms:modified xsi:type="dcterms:W3CDTF">2023-02-01T12:20:00Z</dcterms:modified>
</cp:coreProperties>
</file>